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998D2" w14:textId="08494399" w:rsidR="00780F55" w:rsidRPr="00D34B9D" w:rsidRDefault="00780F55" w:rsidP="00780F55">
      <w:pPr>
        <w:spacing w:after="240"/>
        <w:jc w:val="center"/>
        <w:rPr>
          <w:rFonts w:asciiTheme="minorBidi" w:hAnsiTheme="minorBidi" w:cs="Cordia New"/>
          <w:b/>
          <w:bCs/>
          <w:color w:val="C45911" w:themeColor="accent2" w:themeShade="BF"/>
          <w:sz w:val="32"/>
          <w:szCs w:val="32"/>
        </w:rPr>
      </w:pPr>
      <w:r w:rsidRPr="0099494D">
        <w:rPr>
          <w:rFonts w:asciiTheme="minorBidi" w:hAnsiTheme="minorBidi" w:cs="Cordia New"/>
          <w:b/>
          <w:bCs/>
          <w:color w:val="000000" w:themeColor="text1"/>
          <w:sz w:val="32"/>
          <w:szCs w:val="32"/>
        </w:rPr>
        <w:t>SCGC Receives 11 Environmental and Safety Governance Awards from IEAT for 2023, Highlighting Sustainable Coexistence Between Industrial Plants and Communities</w:t>
      </w:r>
    </w:p>
    <w:p w14:paraId="00CFB32E" w14:textId="77777777" w:rsidR="00780F55" w:rsidRPr="00780F55" w:rsidRDefault="00780F55" w:rsidP="00CB13B5">
      <w:pPr>
        <w:jc w:val="thaiDistribute"/>
        <w:rPr>
          <w:rFonts w:asciiTheme="minorBidi" w:hAnsiTheme="minorBidi" w:cstheme="minorBidi"/>
          <w:b/>
          <w:bCs/>
          <w:sz w:val="32"/>
          <w:szCs w:val="32"/>
        </w:rPr>
      </w:pPr>
    </w:p>
    <w:p w14:paraId="28F9F8E7" w14:textId="396D4E28" w:rsidR="00780F55" w:rsidRPr="0099494D" w:rsidRDefault="00780F55" w:rsidP="00FD75F1">
      <w:pPr>
        <w:ind w:firstLine="720"/>
        <w:jc w:val="both"/>
        <w:rPr>
          <w:rFonts w:asciiTheme="minorBidi" w:hAnsiTheme="minorBidi" w:cstheme="minorBidi"/>
          <w:color w:val="000000" w:themeColor="text1"/>
          <w:sz w:val="32"/>
          <w:szCs w:val="32"/>
        </w:rPr>
      </w:pPr>
      <w:bookmarkStart w:id="0" w:name="_GoBack"/>
      <w:bookmarkEnd w:id="0"/>
      <w:del w:id="1" w:author="Ratchava Kaewthong" w:date="2023-09-08T09:56:00Z">
        <w:r w:rsidRPr="0099494D" w:rsidDel="00FD75F1">
          <w:rPr>
            <w:rFonts w:asciiTheme="minorBidi" w:hAnsiTheme="minorBidi" w:cstheme="minorBidi"/>
            <w:b/>
            <w:bCs/>
            <w:color w:val="000000" w:themeColor="text1"/>
            <w:sz w:val="32"/>
            <w:szCs w:val="32"/>
          </w:rPr>
          <w:delText xml:space="preserve">Rayong, </w:delText>
        </w:r>
        <w:r w:rsidR="00E54A31" w:rsidDel="00FD75F1">
          <w:rPr>
            <w:rFonts w:asciiTheme="minorBidi" w:hAnsiTheme="minorBidi" w:cstheme="minorBidi"/>
            <w:b/>
            <w:bCs/>
            <w:color w:val="000000" w:themeColor="text1"/>
            <w:sz w:val="32"/>
            <w:szCs w:val="32"/>
          </w:rPr>
          <w:delText>6</w:delText>
        </w:r>
        <w:r w:rsidRPr="0099494D" w:rsidDel="00FD75F1">
          <w:rPr>
            <w:rFonts w:asciiTheme="minorBidi" w:hAnsiTheme="minorBidi" w:cstheme="minorBidi"/>
            <w:b/>
            <w:bCs/>
            <w:color w:val="000000" w:themeColor="text1"/>
            <w:sz w:val="32"/>
            <w:szCs w:val="32"/>
          </w:rPr>
          <w:delText xml:space="preserve"> September 2023:</w:delText>
        </w:r>
        <w:r w:rsidRPr="0099494D" w:rsidDel="00FD75F1">
          <w:rPr>
            <w:rFonts w:asciiTheme="minorBidi" w:hAnsiTheme="minorBidi" w:cstheme="minorBidi"/>
            <w:color w:val="000000" w:themeColor="text1"/>
            <w:sz w:val="32"/>
            <w:szCs w:val="32"/>
          </w:rPr>
          <w:delText xml:space="preserve"> </w:delText>
        </w:r>
      </w:del>
      <w:r w:rsidRPr="0099494D">
        <w:rPr>
          <w:rFonts w:asciiTheme="minorBidi" w:hAnsiTheme="minorBidi" w:cstheme="minorBidi"/>
          <w:color w:val="000000" w:themeColor="text1"/>
          <w:sz w:val="32"/>
          <w:szCs w:val="32"/>
        </w:rPr>
        <w:t xml:space="preserve">Eleven companies under SCG Chemicals, or SCGC, have been honored by the Industrial Estate Authority of Thailand (IEAT) as part of the 2023 Environmental and Safety Governance Awards. The awards include the White Flag-Gold Star and White Flag-Green Star awards, which are based on assessment of plants in various areas such as environmental management capabilities, safety standards, and social responsibility. This initiative aims to encourage public participation in monitoring and managing environmental and safety aspects, in line with the plan to reduce and eliminate pollution from industrial estates and ports in the Map Ta Phut area. The awards were presented by </w:t>
      </w:r>
      <w:proofErr w:type="spellStart"/>
      <w:r w:rsidRPr="0099494D">
        <w:rPr>
          <w:rFonts w:asciiTheme="minorBidi" w:hAnsiTheme="minorBidi" w:cstheme="minorBidi"/>
          <w:color w:val="000000" w:themeColor="text1"/>
          <w:sz w:val="32"/>
          <w:szCs w:val="32"/>
        </w:rPr>
        <w:t>Veeris</w:t>
      </w:r>
      <w:proofErr w:type="spellEnd"/>
      <w:r w:rsidRPr="0099494D">
        <w:rPr>
          <w:rFonts w:asciiTheme="minorBidi" w:hAnsiTheme="minorBidi" w:cstheme="minorBidi"/>
          <w:color w:val="000000" w:themeColor="text1"/>
          <w:sz w:val="32"/>
          <w:szCs w:val="32"/>
        </w:rPr>
        <w:t xml:space="preserve"> </w:t>
      </w:r>
      <w:proofErr w:type="spellStart"/>
      <w:r w:rsidRPr="0099494D">
        <w:rPr>
          <w:rFonts w:asciiTheme="minorBidi" w:hAnsiTheme="minorBidi" w:cstheme="minorBidi"/>
          <w:color w:val="000000" w:themeColor="text1"/>
          <w:sz w:val="32"/>
          <w:szCs w:val="32"/>
        </w:rPr>
        <w:t>Ammarapala</w:t>
      </w:r>
      <w:proofErr w:type="spellEnd"/>
      <w:r w:rsidRPr="0099494D">
        <w:rPr>
          <w:rFonts w:asciiTheme="minorBidi" w:hAnsiTheme="minorBidi" w:cstheme="minorBidi"/>
          <w:color w:val="000000" w:themeColor="text1"/>
          <w:sz w:val="32"/>
          <w:szCs w:val="32"/>
        </w:rPr>
        <w:t>, the governor of the Industrial Estate Authority of Thailand.</w:t>
      </w:r>
    </w:p>
    <w:p w14:paraId="18CE8725" w14:textId="77777777" w:rsidR="00780F55" w:rsidRPr="0099494D" w:rsidRDefault="00780F55" w:rsidP="00780F55">
      <w:pPr>
        <w:jc w:val="thaiDistribute"/>
        <w:rPr>
          <w:rFonts w:asciiTheme="minorBidi" w:hAnsiTheme="minorBidi" w:cstheme="minorBidi"/>
          <w:color w:val="000000" w:themeColor="text1"/>
          <w:sz w:val="32"/>
          <w:szCs w:val="32"/>
        </w:rPr>
      </w:pPr>
    </w:p>
    <w:p w14:paraId="1803A22A" w14:textId="77777777" w:rsidR="00780F55" w:rsidRPr="0099494D" w:rsidRDefault="00780F55" w:rsidP="008D5EE3">
      <w:pPr>
        <w:ind w:firstLine="720"/>
        <w:jc w:val="both"/>
        <w:rPr>
          <w:rFonts w:asciiTheme="minorBidi" w:eastAsiaTheme="minorHAnsi" w:hAnsiTheme="minorBidi" w:cstheme="minorBidi"/>
          <w:color w:val="000000" w:themeColor="text1"/>
          <w:sz w:val="32"/>
          <w:szCs w:val="32"/>
        </w:rPr>
      </w:pPr>
      <w:r w:rsidRPr="0099494D">
        <w:rPr>
          <w:rFonts w:asciiTheme="minorBidi" w:eastAsiaTheme="minorHAnsi" w:hAnsiTheme="minorBidi" w:cstheme="minorBidi"/>
          <w:color w:val="000000" w:themeColor="text1"/>
          <w:sz w:val="32"/>
          <w:szCs w:val="32"/>
        </w:rPr>
        <w:t xml:space="preserve">Companies under SCGC that received the prestigious </w:t>
      </w:r>
      <w:r w:rsidRPr="0099494D">
        <w:rPr>
          <w:rFonts w:asciiTheme="minorBidi" w:eastAsiaTheme="minorHAnsi" w:hAnsiTheme="minorBidi" w:cstheme="minorBidi"/>
          <w:b/>
          <w:bCs/>
          <w:color w:val="000000" w:themeColor="text1"/>
          <w:sz w:val="32"/>
          <w:szCs w:val="32"/>
        </w:rPr>
        <w:t xml:space="preserve">White Flag-Gold Star for Outstanding Environmental and Safety Governance 2023 </w:t>
      </w:r>
      <w:r w:rsidRPr="0099494D">
        <w:rPr>
          <w:rFonts w:asciiTheme="minorBidi" w:eastAsiaTheme="minorHAnsi" w:hAnsiTheme="minorBidi" w:cstheme="minorBidi"/>
          <w:color w:val="000000" w:themeColor="text1"/>
          <w:sz w:val="32"/>
          <w:szCs w:val="32"/>
        </w:rPr>
        <w:t>include Map Ta Phut Olefins Company Limited, Rayong Olefins Company Limited, Thai Polyethylene Company Limited, Thaiplastic and Chemicals Public Company Limited, Grand Siam Composites Company Limited, Thai MFC Company Limited, Thai MMA Company Limited, and Rayong Terminal Company Limited.</w:t>
      </w:r>
    </w:p>
    <w:p w14:paraId="1845D104" w14:textId="77777777" w:rsidR="00CB13B5" w:rsidRPr="00166A3B" w:rsidRDefault="00CB13B5" w:rsidP="00CB13B5">
      <w:pPr>
        <w:pStyle w:val="NoSpacing"/>
        <w:jc w:val="thaiDistribute"/>
        <w:rPr>
          <w:rFonts w:asciiTheme="minorBidi" w:hAnsiTheme="minorBidi"/>
          <w:sz w:val="32"/>
          <w:szCs w:val="32"/>
        </w:rPr>
      </w:pPr>
    </w:p>
    <w:p w14:paraId="6C7DFD42" w14:textId="49A6B6FC" w:rsidR="00780F55" w:rsidRPr="0099494D" w:rsidRDefault="00780F55" w:rsidP="008D5EE3">
      <w:pPr>
        <w:ind w:firstLine="720"/>
        <w:jc w:val="both"/>
        <w:rPr>
          <w:rFonts w:asciiTheme="minorBidi" w:eastAsiaTheme="minorHAnsi" w:hAnsiTheme="minorBidi" w:cstheme="minorBidi"/>
          <w:color w:val="000000" w:themeColor="text1"/>
          <w:sz w:val="32"/>
          <w:szCs w:val="32"/>
        </w:rPr>
      </w:pPr>
      <w:r w:rsidRPr="0099494D">
        <w:rPr>
          <w:rFonts w:asciiTheme="minorBidi" w:eastAsiaTheme="minorHAnsi" w:hAnsiTheme="minorBidi" w:cstheme="minorBidi"/>
          <w:color w:val="000000" w:themeColor="text1"/>
          <w:sz w:val="32"/>
          <w:szCs w:val="32"/>
        </w:rPr>
        <w:t xml:space="preserve">Additionally, companies under SCGC awarded the </w:t>
      </w:r>
      <w:r w:rsidRPr="0099494D">
        <w:rPr>
          <w:rFonts w:asciiTheme="minorBidi" w:eastAsiaTheme="minorHAnsi" w:hAnsiTheme="minorBidi" w:cstheme="minorBidi"/>
          <w:b/>
          <w:bCs/>
          <w:color w:val="000000" w:themeColor="text1"/>
          <w:sz w:val="32"/>
          <w:szCs w:val="32"/>
        </w:rPr>
        <w:t>White Flag-Green Star for Environmental and Safety Governance Excellence 2023</w:t>
      </w:r>
      <w:r w:rsidRPr="0099494D">
        <w:rPr>
          <w:rFonts w:asciiTheme="minorBidi" w:eastAsiaTheme="minorHAnsi" w:hAnsiTheme="minorBidi" w:cstheme="minorBidi"/>
          <w:color w:val="000000" w:themeColor="text1"/>
          <w:sz w:val="32"/>
          <w:szCs w:val="32"/>
        </w:rPr>
        <w:t xml:space="preserve"> are Map Ta Phut Olefins Company Limited, Rayong Olefins Company Limited, Thai Polyethylene Company Limited, Thai</w:t>
      </w:r>
      <w:r>
        <w:rPr>
          <w:rFonts w:asciiTheme="minorBidi" w:eastAsiaTheme="minorHAnsi" w:hAnsiTheme="minorBidi" w:cstheme="minorBidi"/>
          <w:color w:val="000000" w:themeColor="text1"/>
          <w:sz w:val="32"/>
          <w:szCs w:val="32"/>
        </w:rPr>
        <w:t xml:space="preserve"> P</w:t>
      </w:r>
      <w:r w:rsidRPr="0099494D">
        <w:rPr>
          <w:rFonts w:asciiTheme="minorBidi" w:eastAsiaTheme="minorHAnsi" w:hAnsiTheme="minorBidi" w:cstheme="minorBidi"/>
          <w:color w:val="000000" w:themeColor="text1"/>
          <w:sz w:val="32"/>
          <w:szCs w:val="32"/>
        </w:rPr>
        <w:t xml:space="preserve">lastic and Chemicals Public Company Limited, SCG </w:t>
      </w:r>
      <w:proofErr w:type="spellStart"/>
      <w:r w:rsidRPr="0099494D">
        <w:rPr>
          <w:rFonts w:asciiTheme="minorBidi" w:eastAsiaTheme="minorHAnsi" w:hAnsiTheme="minorBidi" w:cstheme="minorBidi"/>
          <w:color w:val="000000" w:themeColor="text1"/>
          <w:sz w:val="32"/>
          <w:szCs w:val="32"/>
        </w:rPr>
        <w:t>Ico</w:t>
      </w:r>
      <w:proofErr w:type="spellEnd"/>
      <w:r w:rsidRPr="0099494D">
        <w:rPr>
          <w:rFonts w:asciiTheme="minorBidi" w:eastAsiaTheme="minorHAnsi" w:hAnsiTheme="minorBidi" w:cstheme="minorBidi"/>
          <w:color w:val="000000" w:themeColor="text1"/>
          <w:sz w:val="32"/>
          <w:szCs w:val="32"/>
        </w:rPr>
        <w:t xml:space="preserve"> Polymers Company Limited, Grand Siam Composites Company Limited, Thai MFC Company Limited, Thai MMA Company Limited, Rayong Terminal Company Limited, Map Ta Phut Tank Terminal Company Limited, and TPC Paste Resin Company Limited.</w:t>
      </w:r>
    </w:p>
    <w:p w14:paraId="3869AF5C" w14:textId="77777777" w:rsidR="00780F55" w:rsidRPr="0099494D" w:rsidRDefault="00780F55" w:rsidP="00780F55">
      <w:pPr>
        <w:pStyle w:val="NoSpacing"/>
        <w:ind w:firstLine="720"/>
        <w:jc w:val="thaiDistribute"/>
        <w:rPr>
          <w:rFonts w:asciiTheme="minorBidi" w:hAnsiTheme="minorBidi"/>
          <w:color w:val="000000" w:themeColor="text1"/>
          <w:sz w:val="32"/>
          <w:szCs w:val="32"/>
        </w:rPr>
      </w:pPr>
    </w:p>
    <w:p w14:paraId="41053EE5" w14:textId="5EEA38ED" w:rsidR="00780F55" w:rsidRPr="0099494D" w:rsidRDefault="00780F55" w:rsidP="008D5EE3">
      <w:pPr>
        <w:ind w:firstLine="720"/>
        <w:jc w:val="both"/>
        <w:rPr>
          <w:rFonts w:asciiTheme="minorBidi" w:eastAsiaTheme="minorHAnsi" w:hAnsiTheme="minorBidi" w:cstheme="minorBidi"/>
          <w:color w:val="000000" w:themeColor="text1"/>
          <w:sz w:val="32"/>
          <w:szCs w:val="32"/>
        </w:rPr>
      </w:pPr>
      <w:r w:rsidRPr="0099494D">
        <w:rPr>
          <w:rFonts w:asciiTheme="minorBidi" w:eastAsiaTheme="minorHAnsi" w:hAnsiTheme="minorBidi" w:cstheme="minorBidi"/>
          <w:color w:val="000000" w:themeColor="text1"/>
          <w:sz w:val="32"/>
          <w:szCs w:val="32"/>
        </w:rPr>
        <w:t xml:space="preserve">The Environmental and Safety Governance Program by the Industrial Estate Authority of Thailand (IEAT) adheres to 13 global standards. These encompass the management of green spaces, drainage systems, the promotion of local and community economies, water management, </w:t>
      </w:r>
      <w:r w:rsidRPr="0099494D">
        <w:rPr>
          <w:rFonts w:asciiTheme="minorBidi" w:eastAsiaTheme="minorHAnsi" w:hAnsiTheme="minorBidi" w:cstheme="minorBidi"/>
          <w:color w:val="000000" w:themeColor="text1"/>
          <w:sz w:val="32"/>
          <w:szCs w:val="32"/>
        </w:rPr>
        <w:lastRenderedPageBreak/>
        <w:t>industrial waste reduction, air quality management, and the regulation of volatile organic compound emissions (applicable to plants with VOC substances). Additional criteria focus on employee safety and health, accident and disaster management, handling of complaints against plants, quality of life for plant employees, quality of life and community surrounding the plants, and overall plant management. To achieve these goals, IEAT has established a network of local organizations and communities to participate in the inspection and supervision of environmental and safety standards at each industrial estate, fostering sustainable coexistence between communities and industries.</w:t>
      </w:r>
    </w:p>
    <w:p w14:paraId="172351C9" w14:textId="77777777" w:rsidR="00780F55" w:rsidRPr="00780F55" w:rsidRDefault="00780F55" w:rsidP="00E50231">
      <w:pPr>
        <w:pStyle w:val="NoSpacing"/>
        <w:ind w:firstLine="720"/>
        <w:jc w:val="thaiDistribute"/>
        <w:rPr>
          <w:rFonts w:asciiTheme="minorBidi" w:hAnsiTheme="minorBidi"/>
          <w:sz w:val="32"/>
          <w:szCs w:val="32"/>
        </w:rPr>
      </w:pPr>
    </w:p>
    <w:p w14:paraId="6315E4A8" w14:textId="5A96D5A1" w:rsidR="00802C0C" w:rsidRDefault="00780F55" w:rsidP="00EE4F91">
      <w:pPr>
        <w:pStyle w:val="NoSpacing"/>
        <w:jc w:val="thaiDistribute"/>
        <w:rPr>
          <w:rFonts w:asciiTheme="minorBidi" w:hAnsiTheme="minorBidi"/>
          <w:sz w:val="32"/>
          <w:szCs w:val="32"/>
        </w:rPr>
      </w:pPr>
      <w:r>
        <w:rPr>
          <w:rFonts w:asciiTheme="minorBidi" w:hAnsiTheme="minorBidi"/>
          <w:sz w:val="32"/>
          <w:szCs w:val="32"/>
        </w:rPr>
        <w:t>More Information</w:t>
      </w:r>
      <w:r w:rsidR="00802C0C" w:rsidRPr="00CF63A4">
        <w:rPr>
          <w:rFonts w:asciiTheme="minorBidi" w:hAnsiTheme="minorBidi"/>
          <w:sz w:val="32"/>
          <w:szCs w:val="32"/>
          <w:cs/>
        </w:rPr>
        <w:t xml:space="preserve"> </w:t>
      </w:r>
      <w:hyperlink r:id="rId6" w:history="1">
        <w:r w:rsidR="00802C0C" w:rsidRPr="00CF63A4">
          <w:rPr>
            <w:rStyle w:val="Hyperlink"/>
            <w:rFonts w:asciiTheme="minorBidi" w:hAnsiTheme="minorBidi"/>
            <w:sz w:val="32"/>
            <w:szCs w:val="32"/>
            <w:cs/>
            <w:lang w:bidi="th"/>
          </w:rPr>
          <w:t>https</w:t>
        </w:r>
        <w:r w:rsidR="00802C0C" w:rsidRPr="00CF63A4">
          <w:rPr>
            <w:rStyle w:val="Hyperlink"/>
            <w:rFonts w:asciiTheme="minorBidi" w:hAnsiTheme="minorBidi"/>
            <w:sz w:val="32"/>
            <w:szCs w:val="32"/>
            <w:cs/>
          </w:rPr>
          <w:t>://</w:t>
        </w:r>
        <w:r w:rsidR="00802C0C" w:rsidRPr="00CF63A4">
          <w:rPr>
            <w:rStyle w:val="Hyperlink"/>
            <w:rFonts w:asciiTheme="minorBidi" w:hAnsiTheme="minorBidi"/>
            <w:sz w:val="32"/>
            <w:szCs w:val="32"/>
            <w:cs/>
            <w:lang w:bidi="th"/>
          </w:rPr>
          <w:t>www</w:t>
        </w:r>
        <w:r w:rsidR="00802C0C" w:rsidRPr="00CF63A4">
          <w:rPr>
            <w:rStyle w:val="Hyperlink"/>
            <w:rFonts w:asciiTheme="minorBidi" w:hAnsiTheme="minorBidi"/>
            <w:sz w:val="32"/>
            <w:szCs w:val="32"/>
            <w:cs/>
          </w:rPr>
          <w:t>.</w:t>
        </w:r>
        <w:r w:rsidR="00802C0C" w:rsidRPr="00CF63A4">
          <w:rPr>
            <w:rStyle w:val="Hyperlink"/>
            <w:rFonts w:asciiTheme="minorBidi" w:hAnsiTheme="minorBidi"/>
            <w:sz w:val="32"/>
            <w:szCs w:val="32"/>
            <w:cs/>
            <w:lang w:bidi="th"/>
          </w:rPr>
          <w:t>scgchemicals</w:t>
        </w:r>
        <w:r w:rsidR="00802C0C" w:rsidRPr="00CF63A4">
          <w:rPr>
            <w:rStyle w:val="Hyperlink"/>
            <w:rFonts w:asciiTheme="minorBidi" w:hAnsiTheme="minorBidi"/>
            <w:sz w:val="32"/>
            <w:szCs w:val="32"/>
            <w:cs/>
          </w:rPr>
          <w:t>.</w:t>
        </w:r>
        <w:r w:rsidR="00802C0C" w:rsidRPr="00CF63A4">
          <w:rPr>
            <w:rStyle w:val="Hyperlink"/>
            <w:rFonts w:asciiTheme="minorBidi" w:hAnsiTheme="minorBidi"/>
            <w:sz w:val="32"/>
            <w:szCs w:val="32"/>
            <w:cs/>
            <w:lang w:bidi="th"/>
          </w:rPr>
          <w:t>com</w:t>
        </w:r>
      </w:hyperlink>
    </w:p>
    <w:p w14:paraId="7622502C" w14:textId="77777777" w:rsidR="00802C0C" w:rsidRDefault="00802C0C" w:rsidP="00EE4F91">
      <w:pPr>
        <w:pStyle w:val="NoSpacing"/>
        <w:jc w:val="thaiDistribute"/>
        <w:rPr>
          <w:rFonts w:asciiTheme="minorBidi" w:hAnsiTheme="minorBidi"/>
          <w:sz w:val="32"/>
          <w:szCs w:val="32"/>
        </w:rPr>
      </w:pPr>
    </w:p>
    <w:p w14:paraId="20C82795" w14:textId="77777777" w:rsidR="00DE245F" w:rsidRDefault="00DE245F" w:rsidP="008668D8">
      <w:pPr>
        <w:pStyle w:val="NoSpacing"/>
        <w:ind w:firstLine="720"/>
        <w:jc w:val="thaiDistribute"/>
        <w:rPr>
          <w:rFonts w:asciiTheme="minorBidi" w:hAnsiTheme="minorBidi"/>
          <w:sz w:val="32"/>
          <w:szCs w:val="32"/>
        </w:rPr>
      </w:pPr>
    </w:p>
    <w:p w14:paraId="461567C1" w14:textId="3530FD8A" w:rsidR="00DE245F" w:rsidRDefault="00DE245F" w:rsidP="008668D8">
      <w:pPr>
        <w:pStyle w:val="NoSpacing"/>
        <w:ind w:firstLine="720"/>
        <w:jc w:val="thaiDistribute"/>
        <w:rPr>
          <w:rFonts w:asciiTheme="minorBidi" w:hAnsiTheme="minorBidi"/>
          <w:sz w:val="32"/>
          <w:szCs w:val="32"/>
        </w:rPr>
      </w:pPr>
    </w:p>
    <w:p w14:paraId="337B588C" w14:textId="1E00BC4B" w:rsidR="00DE245F" w:rsidRDefault="00DE245F" w:rsidP="008668D8">
      <w:pPr>
        <w:pStyle w:val="NoSpacing"/>
        <w:ind w:firstLine="720"/>
        <w:jc w:val="thaiDistribute"/>
        <w:rPr>
          <w:rFonts w:asciiTheme="minorBidi" w:hAnsiTheme="minorBidi"/>
          <w:sz w:val="32"/>
          <w:szCs w:val="32"/>
        </w:rPr>
      </w:pPr>
    </w:p>
    <w:p w14:paraId="1D443D06" w14:textId="5DE5D65C" w:rsidR="00DE245F" w:rsidRDefault="00DE245F" w:rsidP="008668D8">
      <w:pPr>
        <w:pStyle w:val="NoSpacing"/>
        <w:ind w:firstLine="720"/>
        <w:jc w:val="thaiDistribute"/>
        <w:rPr>
          <w:rFonts w:asciiTheme="minorBidi" w:hAnsiTheme="minorBidi"/>
          <w:sz w:val="32"/>
          <w:szCs w:val="32"/>
        </w:rPr>
      </w:pPr>
    </w:p>
    <w:p w14:paraId="2198BDCD" w14:textId="77777777" w:rsidR="00AB1E3D" w:rsidRPr="00225578" w:rsidRDefault="00AB1E3D" w:rsidP="007135F6">
      <w:pPr>
        <w:rPr>
          <w:rFonts w:ascii="Cordia New" w:hAnsi="Cordia New" w:cs="Cordia New"/>
          <w:color w:val="000000"/>
          <w:sz w:val="32"/>
          <w:szCs w:val="32"/>
          <w:shd w:val="clear" w:color="auto" w:fill="FFFFFF"/>
        </w:rPr>
      </w:pPr>
    </w:p>
    <w:sectPr w:rsidR="00AB1E3D" w:rsidRPr="0022557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3CA70" w14:textId="77777777" w:rsidR="00EA1A1F" w:rsidRDefault="00EA1A1F" w:rsidP="00754835">
      <w:r>
        <w:separator/>
      </w:r>
    </w:p>
  </w:endnote>
  <w:endnote w:type="continuationSeparator" w:id="0">
    <w:p w14:paraId="283069E6" w14:textId="77777777" w:rsidR="00EA1A1F" w:rsidRDefault="00EA1A1F" w:rsidP="00754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H SarabunPSK">
    <w:panose1 w:val="020B0500040200020003"/>
    <w:charset w:val="DE"/>
    <w:family w:val="swiss"/>
    <w:pitch w:val="variable"/>
    <w:sig w:usb0="21000007" w:usb1="00000000" w:usb2="00000000" w:usb3="00000000" w:csb0="0001011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8A11A" w14:textId="77777777" w:rsidR="00754835" w:rsidRDefault="007548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0E545" w14:textId="77777777" w:rsidR="00754835" w:rsidRDefault="007548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C6922" w14:textId="77777777" w:rsidR="00754835" w:rsidRDefault="007548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E3941" w14:textId="77777777" w:rsidR="00EA1A1F" w:rsidRDefault="00EA1A1F" w:rsidP="00754835">
      <w:r>
        <w:separator/>
      </w:r>
    </w:p>
  </w:footnote>
  <w:footnote w:type="continuationSeparator" w:id="0">
    <w:p w14:paraId="144F43DC" w14:textId="77777777" w:rsidR="00EA1A1F" w:rsidRDefault="00EA1A1F" w:rsidP="00754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C01FD" w14:textId="77777777" w:rsidR="00754835" w:rsidRDefault="007548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CEDF" w14:textId="4773D977" w:rsidR="00754835" w:rsidRPr="00780F55" w:rsidRDefault="007135F6" w:rsidP="00780F55">
    <w:pPr>
      <w:pStyle w:val="Header"/>
      <w:rPr>
        <w:rFonts w:asciiTheme="minorBidi" w:hAnsiTheme="minorBidi"/>
        <w:sz w:val="32"/>
        <w:szCs w:val="32"/>
      </w:rPr>
    </w:pPr>
    <w:r w:rsidRPr="00780F55">
      <w:rPr>
        <w:rFonts w:asciiTheme="minorBidi" w:hAnsiTheme="minorBidi"/>
        <w:noProof/>
        <w:sz w:val="32"/>
        <w:szCs w:val="32"/>
      </w:rPr>
      <w:drawing>
        <wp:anchor distT="0" distB="0" distL="114300" distR="114300" simplePos="0" relativeHeight="251659264" behindDoc="0" locked="0" layoutInCell="1" allowOverlap="1" wp14:anchorId="18707409" wp14:editId="2D204594">
          <wp:simplePos x="0" y="0"/>
          <wp:positionH relativeFrom="margin">
            <wp:align>right</wp:align>
          </wp:positionH>
          <wp:positionV relativeFrom="paragraph">
            <wp:posOffset>-124460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5755" cy="528320"/>
                  </a:xfrm>
                  <a:prstGeom prst="rect">
                    <a:avLst/>
                  </a:prstGeom>
                </pic:spPr>
              </pic:pic>
            </a:graphicData>
          </a:graphic>
          <wp14:sizeRelH relativeFrom="page">
            <wp14:pctWidth>0</wp14:pctWidth>
          </wp14:sizeRelH>
          <wp14:sizeRelV relativeFrom="page">
            <wp14:pctHeight>0</wp14:pctHeight>
          </wp14:sizeRelV>
        </wp:anchor>
      </w:drawing>
    </w:r>
    <w:r w:rsidR="00780F55" w:rsidRPr="00780F55">
      <w:rPr>
        <w:rFonts w:asciiTheme="minorBidi" w:hAnsiTheme="minorBidi"/>
        <w:sz w:val="32"/>
        <w:szCs w:val="32"/>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10F05" w14:textId="77777777" w:rsidR="00754835" w:rsidRDefault="00754835">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tchava Kaewthong">
    <w15:presenceInfo w15:providerId="AD" w15:userId="S-1-5-21-2316776558-1228442894-1454488091-12611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835"/>
    <w:rsid w:val="000112A8"/>
    <w:rsid w:val="0004077C"/>
    <w:rsid w:val="0004631B"/>
    <w:rsid w:val="00073374"/>
    <w:rsid w:val="00085581"/>
    <w:rsid w:val="00087A3C"/>
    <w:rsid w:val="000B07BD"/>
    <w:rsid w:val="000D6CCB"/>
    <w:rsid w:val="0015394E"/>
    <w:rsid w:val="00166A3B"/>
    <w:rsid w:val="00182ED4"/>
    <w:rsid w:val="00183F40"/>
    <w:rsid w:val="001A5441"/>
    <w:rsid w:val="00225578"/>
    <w:rsid w:val="00232183"/>
    <w:rsid w:val="002674A4"/>
    <w:rsid w:val="0027089F"/>
    <w:rsid w:val="002D650B"/>
    <w:rsid w:val="00331FA5"/>
    <w:rsid w:val="003756DE"/>
    <w:rsid w:val="003E35ED"/>
    <w:rsid w:val="00410ABD"/>
    <w:rsid w:val="00441A26"/>
    <w:rsid w:val="0048629E"/>
    <w:rsid w:val="0049472D"/>
    <w:rsid w:val="00495A0C"/>
    <w:rsid w:val="004D1811"/>
    <w:rsid w:val="006431BF"/>
    <w:rsid w:val="00655327"/>
    <w:rsid w:val="006B1863"/>
    <w:rsid w:val="006D3F88"/>
    <w:rsid w:val="00711131"/>
    <w:rsid w:val="007135F6"/>
    <w:rsid w:val="007175B6"/>
    <w:rsid w:val="00730183"/>
    <w:rsid w:val="00736C94"/>
    <w:rsid w:val="00754835"/>
    <w:rsid w:val="00780F55"/>
    <w:rsid w:val="00802C0C"/>
    <w:rsid w:val="00826464"/>
    <w:rsid w:val="00834635"/>
    <w:rsid w:val="00847ECB"/>
    <w:rsid w:val="00851084"/>
    <w:rsid w:val="008668D8"/>
    <w:rsid w:val="008716FB"/>
    <w:rsid w:val="008810AA"/>
    <w:rsid w:val="00890C0A"/>
    <w:rsid w:val="008B24C6"/>
    <w:rsid w:val="008D3379"/>
    <w:rsid w:val="008D5EE3"/>
    <w:rsid w:val="00956FA6"/>
    <w:rsid w:val="00976B93"/>
    <w:rsid w:val="009A0394"/>
    <w:rsid w:val="00AB1E3D"/>
    <w:rsid w:val="00AD6CE0"/>
    <w:rsid w:val="00AE2809"/>
    <w:rsid w:val="00BE1340"/>
    <w:rsid w:val="00BE26D1"/>
    <w:rsid w:val="00C55496"/>
    <w:rsid w:val="00C578A9"/>
    <w:rsid w:val="00C773C9"/>
    <w:rsid w:val="00C861A2"/>
    <w:rsid w:val="00C94CF3"/>
    <w:rsid w:val="00CA1A0D"/>
    <w:rsid w:val="00CA2DDA"/>
    <w:rsid w:val="00CB13B5"/>
    <w:rsid w:val="00CD4158"/>
    <w:rsid w:val="00D02BA3"/>
    <w:rsid w:val="00D23069"/>
    <w:rsid w:val="00D34F2F"/>
    <w:rsid w:val="00D3633F"/>
    <w:rsid w:val="00D45056"/>
    <w:rsid w:val="00D5659E"/>
    <w:rsid w:val="00DD6564"/>
    <w:rsid w:val="00DE228D"/>
    <w:rsid w:val="00DE245F"/>
    <w:rsid w:val="00DF0EDB"/>
    <w:rsid w:val="00E50231"/>
    <w:rsid w:val="00E5484D"/>
    <w:rsid w:val="00E54A31"/>
    <w:rsid w:val="00E93911"/>
    <w:rsid w:val="00EA1A1F"/>
    <w:rsid w:val="00EA4488"/>
    <w:rsid w:val="00EE447A"/>
    <w:rsid w:val="00EE4F91"/>
    <w:rsid w:val="00EE57E3"/>
    <w:rsid w:val="00EE7BE1"/>
    <w:rsid w:val="00EF387F"/>
    <w:rsid w:val="00F060D5"/>
    <w:rsid w:val="00F41881"/>
    <w:rsid w:val="00F41A86"/>
    <w:rsid w:val="00F91C77"/>
    <w:rsid w:val="00FD75F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AD3920"/>
  <w15:chartTrackingRefBased/>
  <w15:docId w15:val="{E479E364-2315-40F6-B65C-4C43560DD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245F"/>
    <w:pPr>
      <w:spacing w:after="0" w:line="240" w:lineRule="auto"/>
    </w:pPr>
    <w:rPr>
      <w:rFonts w:ascii="Calibri" w:eastAsia="Times New Roman" w:hAnsi="Calibri" w:cs="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4835"/>
    <w:pPr>
      <w:tabs>
        <w:tab w:val="center" w:pos="4680"/>
        <w:tab w:val="right" w:pos="9360"/>
      </w:tabs>
    </w:pPr>
    <w:rPr>
      <w:rFonts w:asciiTheme="minorHAnsi" w:eastAsiaTheme="minorHAnsi" w:hAnsiTheme="minorHAnsi" w:cstheme="minorBidi"/>
      <w:szCs w:val="28"/>
    </w:rPr>
  </w:style>
  <w:style w:type="character" w:customStyle="1" w:styleId="HeaderChar">
    <w:name w:val="Header Char"/>
    <w:basedOn w:val="DefaultParagraphFont"/>
    <w:link w:val="Header"/>
    <w:uiPriority w:val="99"/>
    <w:rsid w:val="00754835"/>
  </w:style>
  <w:style w:type="paragraph" w:styleId="Footer">
    <w:name w:val="footer"/>
    <w:basedOn w:val="Normal"/>
    <w:link w:val="FooterChar"/>
    <w:uiPriority w:val="99"/>
    <w:unhideWhenUsed/>
    <w:rsid w:val="00754835"/>
    <w:pPr>
      <w:tabs>
        <w:tab w:val="center" w:pos="4680"/>
        <w:tab w:val="right" w:pos="9360"/>
      </w:tabs>
    </w:pPr>
    <w:rPr>
      <w:rFonts w:asciiTheme="minorHAnsi" w:eastAsiaTheme="minorHAnsi" w:hAnsiTheme="minorHAnsi" w:cstheme="minorBidi"/>
      <w:szCs w:val="28"/>
    </w:rPr>
  </w:style>
  <w:style w:type="character" w:customStyle="1" w:styleId="FooterChar">
    <w:name w:val="Footer Char"/>
    <w:basedOn w:val="DefaultParagraphFont"/>
    <w:link w:val="Footer"/>
    <w:uiPriority w:val="99"/>
    <w:rsid w:val="00754835"/>
  </w:style>
  <w:style w:type="character" w:styleId="Emphasis">
    <w:name w:val="Emphasis"/>
    <w:basedOn w:val="DefaultParagraphFont"/>
    <w:uiPriority w:val="20"/>
    <w:qFormat/>
    <w:rsid w:val="00754835"/>
    <w:rPr>
      <w:i/>
      <w:iCs/>
    </w:rPr>
  </w:style>
  <w:style w:type="character" w:styleId="Hyperlink">
    <w:name w:val="Hyperlink"/>
    <w:basedOn w:val="DefaultParagraphFont"/>
    <w:uiPriority w:val="99"/>
    <w:unhideWhenUsed/>
    <w:rsid w:val="007135F6"/>
    <w:rPr>
      <w:color w:val="0563C1" w:themeColor="hyperlink"/>
      <w:u w:val="single"/>
    </w:rPr>
  </w:style>
  <w:style w:type="paragraph" w:styleId="NoSpacing">
    <w:name w:val="No Spacing"/>
    <w:uiPriority w:val="1"/>
    <w:qFormat/>
    <w:rsid w:val="00AB1E3D"/>
    <w:pPr>
      <w:spacing w:after="0" w:line="240" w:lineRule="auto"/>
    </w:pPr>
  </w:style>
  <w:style w:type="paragraph" w:customStyle="1" w:styleId="Default">
    <w:name w:val="Default"/>
    <w:rsid w:val="00D45056"/>
    <w:pPr>
      <w:autoSpaceDE w:val="0"/>
      <w:autoSpaceDN w:val="0"/>
      <w:adjustRightInd w:val="0"/>
      <w:spacing w:after="0" w:line="240" w:lineRule="auto"/>
    </w:pPr>
    <w:rPr>
      <w:rFonts w:ascii="TH SarabunPSK" w:hAnsi="TH SarabunPSK" w:cs="TH SarabunPSK"/>
      <w:color w:val="000000"/>
      <w:sz w:val="24"/>
      <w:szCs w:val="24"/>
    </w:rPr>
  </w:style>
  <w:style w:type="paragraph" w:styleId="NormalWeb">
    <w:name w:val="Normal (Web)"/>
    <w:basedOn w:val="Normal"/>
    <w:uiPriority w:val="99"/>
    <w:semiHidden/>
    <w:unhideWhenUsed/>
    <w:rsid w:val="0048629E"/>
    <w:pPr>
      <w:spacing w:before="100" w:beforeAutospacing="1" w:after="100" w:afterAutospacing="1"/>
    </w:pPr>
    <w:rPr>
      <w:rFonts w:ascii="Times New Roman" w:hAnsi="Times New Roman" w:cs="Times New Roman"/>
      <w:sz w:val="24"/>
      <w:szCs w:val="24"/>
    </w:rPr>
  </w:style>
  <w:style w:type="paragraph" w:styleId="Revision">
    <w:name w:val="Revision"/>
    <w:hidden/>
    <w:uiPriority w:val="99"/>
    <w:semiHidden/>
    <w:rsid w:val="00C55496"/>
    <w:pPr>
      <w:spacing w:after="0" w:line="240" w:lineRule="auto"/>
    </w:pPr>
    <w:rPr>
      <w:rFonts w:ascii="Calibri" w:eastAsia="Times New Roman" w:hAnsi="Calibri" w:cs="Angsana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233627">
      <w:bodyDiv w:val="1"/>
      <w:marLeft w:val="0"/>
      <w:marRight w:val="0"/>
      <w:marTop w:val="0"/>
      <w:marBottom w:val="0"/>
      <w:divBdr>
        <w:top w:val="none" w:sz="0" w:space="0" w:color="auto"/>
        <w:left w:val="none" w:sz="0" w:space="0" w:color="auto"/>
        <w:bottom w:val="none" w:sz="0" w:space="0" w:color="auto"/>
        <w:right w:val="none" w:sz="0" w:space="0" w:color="auto"/>
      </w:divBdr>
    </w:div>
    <w:div w:id="174286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gchemicals.com" TargetMode="Externa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436</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Supaporn Sootsuwan</dc:creator>
  <cp:keywords/>
  <dc:description/>
  <cp:lastModifiedBy>Ratchava Kaewthong</cp:lastModifiedBy>
  <cp:revision>8</cp:revision>
  <dcterms:created xsi:type="dcterms:W3CDTF">2023-09-06T07:29:00Z</dcterms:created>
  <dcterms:modified xsi:type="dcterms:W3CDTF">2023-09-08T02:58:00Z</dcterms:modified>
</cp:coreProperties>
</file>